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F48F5" w14:textId="77777777" w:rsidR="000E0084" w:rsidRPr="003010D4" w:rsidRDefault="000E0084" w:rsidP="006B5D31">
      <w:pPr>
        <w:pStyle w:val="Nagwek3"/>
        <w:spacing w:before="0" w:beforeAutospacing="0" w:after="0" w:afterAutospacing="0" w:line="312" w:lineRule="auto"/>
        <w:jc w:val="center"/>
        <w:rPr>
          <w:rFonts w:ascii="Calibri" w:hAnsi="Calibri"/>
          <w:sz w:val="36"/>
          <w:szCs w:val="36"/>
        </w:rPr>
      </w:pPr>
    </w:p>
    <w:p w14:paraId="1AFE9661" w14:textId="77777777" w:rsidR="001249FA" w:rsidRPr="004D4207" w:rsidRDefault="00587EE9" w:rsidP="004D4207">
      <w:pPr>
        <w:pStyle w:val="Podtytu"/>
      </w:pPr>
      <w:r w:rsidRPr="004D4207">
        <w:t>WNIOSEK</w:t>
      </w:r>
    </w:p>
    <w:p w14:paraId="33DBDAA2" w14:textId="77777777" w:rsidR="000E0084" w:rsidRPr="004D4207" w:rsidRDefault="005D4522" w:rsidP="004D4207">
      <w:pPr>
        <w:pStyle w:val="Podtytu"/>
      </w:pPr>
      <w:r w:rsidRPr="004D4207">
        <w:t>d</w:t>
      </w:r>
      <w:r w:rsidR="001249FA" w:rsidRPr="004D4207">
        <w:t xml:space="preserve">o </w:t>
      </w:r>
      <w:r w:rsidR="00B0676D" w:rsidRPr="004D4207">
        <w:t>Centrum Systemów Informacyjnych Ochrony Zdrowia</w:t>
      </w:r>
      <w:r w:rsidR="003E20E2" w:rsidRPr="004D4207">
        <w:t xml:space="preserve"> </w:t>
      </w:r>
    </w:p>
    <w:p w14:paraId="145F5910" w14:textId="77777777" w:rsidR="00132C0C" w:rsidRPr="004D4207" w:rsidRDefault="00731855" w:rsidP="004D4207">
      <w:pPr>
        <w:pStyle w:val="Podtytu"/>
      </w:pPr>
      <w:r w:rsidRPr="004D4207">
        <w:t xml:space="preserve">o </w:t>
      </w:r>
      <w:r w:rsidR="00B0676D" w:rsidRPr="004D4207">
        <w:t xml:space="preserve">nadanie </w:t>
      </w:r>
      <w:r w:rsidR="00616900" w:rsidRPr="004D4207">
        <w:t>dostępu</w:t>
      </w:r>
      <w:r w:rsidR="003E20E2" w:rsidRPr="004D4207">
        <w:t xml:space="preserve"> do</w:t>
      </w:r>
      <w:r w:rsidR="00B0676D" w:rsidRPr="004D4207">
        <w:t xml:space="preserve"> </w:t>
      </w:r>
      <w:r w:rsidR="00B0676D" w:rsidRPr="005E4D76">
        <w:rPr>
          <w:u w:val="single"/>
        </w:rPr>
        <w:t>środowi</w:t>
      </w:r>
      <w:r w:rsidR="003E20E2" w:rsidRPr="005E4D76">
        <w:rPr>
          <w:u w:val="single"/>
        </w:rPr>
        <w:t>ska</w:t>
      </w:r>
      <w:r w:rsidR="00B0676D" w:rsidRPr="005E4D76">
        <w:rPr>
          <w:u w:val="single"/>
        </w:rPr>
        <w:t xml:space="preserve"> integracyjn</w:t>
      </w:r>
      <w:r w:rsidR="005E24B7" w:rsidRPr="005E4D76">
        <w:rPr>
          <w:u w:val="single"/>
        </w:rPr>
        <w:t>ego</w:t>
      </w:r>
      <w:r w:rsidR="00BF3A60" w:rsidRPr="004D4207">
        <w:t xml:space="preserve"> </w:t>
      </w:r>
      <w:r w:rsidR="00CC45D1">
        <w:t>s</w:t>
      </w:r>
      <w:r w:rsidR="00BF3A60" w:rsidRPr="004D4207">
        <w:t>ystem</w:t>
      </w:r>
      <w:r w:rsidR="00132C0C" w:rsidRPr="004D4207">
        <w:t>u</w:t>
      </w:r>
      <w:r w:rsidR="003E20E2" w:rsidRPr="004D4207">
        <w:t xml:space="preserve"> P1</w:t>
      </w:r>
      <w:r w:rsidR="004069EE" w:rsidRPr="004747EE">
        <w:rPr>
          <w:vertAlign w:val="superscript"/>
        </w:rPr>
        <w:footnoteReference w:id="1"/>
      </w:r>
    </w:p>
    <w:p w14:paraId="28E876FB" w14:textId="77777777" w:rsidR="005D6674" w:rsidRDefault="00132C0C" w:rsidP="00D94159">
      <w:pPr>
        <w:pStyle w:val="Podtytu"/>
      </w:pPr>
      <w:r w:rsidRPr="004D4207">
        <w:t xml:space="preserve">dla usługodawcy </w:t>
      </w:r>
    </w:p>
    <w:p w14:paraId="79294F8D" w14:textId="77777777" w:rsidR="00731855" w:rsidRPr="00D94159" w:rsidRDefault="005D4522" w:rsidP="00D94159">
      <w:pPr>
        <w:pStyle w:val="Podtytu"/>
        <w:rPr>
          <w:sz w:val="24"/>
          <w:szCs w:val="24"/>
          <w:u w:val="single"/>
        </w:rPr>
      </w:pPr>
      <w:r w:rsidRPr="003010D4">
        <w:rPr>
          <w:sz w:val="24"/>
          <w:szCs w:val="24"/>
        </w:rPr>
        <w:br/>
      </w:r>
    </w:p>
    <w:p w14:paraId="40DDC24B" w14:textId="77777777" w:rsidR="00731855" w:rsidRPr="00836398" w:rsidRDefault="005D4522" w:rsidP="00BE2987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</w:t>
      </w:r>
      <w:r w:rsidR="005C4DE9" w:rsidRPr="00836398">
        <w:rPr>
          <w:rFonts w:ascii="Calibri" w:hAnsi="Calibri"/>
          <w:b/>
          <w:color w:val="1F3864"/>
          <w:sz w:val="22"/>
          <w:szCs w:val="22"/>
        </w:rPr>
        <w:t xml:space="preserve">. </w:t>
      </w:r>
      <w:r w:rsidR="005C4DE9" w:rsidRPr="00836398">
        <w:rPr>
          <w:rFonts w:ascii="Calibri" w:hAnsi="Calibri"/>
          <w:b/>
          <w:color w:val="1F3864"/>
        </w:rPr>
        <w:t>DANE</w:t>
      </w:r>
      <w:r w:rsidRPr="00836398">
        <w:rPr>
          <w:rFonts w:ascii="Calibri" w:hAnsi="Calibri"/>
          <w:b/>
          <w:color w:val="1F3864"/>
        </w:rPr>
        <w:t xml:space="preserve"> </w:t>
      </w:r>
      <w:r w:rsidR="00731855" w:rsidRPr="00836398">
        <w:rPr>
          <w:rFonts w:ascii="Calibri" w:hAnsi="Calibri"/>
          <w:b/>
          <w:color w:val="1F3864"/>
        </w:rPr>
        <w:t>WNIOSKODAWC</w:t>
      </w:r>
      <w:r w:rsidR="005C4DE9" w:rsidRPr="00836398">
        <w:rPr>
          <w:rFonts w:ascii="Calibri" w:hAnsi="Calibri"/>
          <w:b/>
          <w:color w:val="1F3864"/>
        </w:rPr>
        <w:t>Y</w:t>
      </w:r>
      <w:r w:rsidR="00751A64" w:rsidRPr="00836398">
        <w:rPr>
          <w:rFonts w:ascii="Calibri" w:hAnsi="Calibri"/>
          <w:b/>
          <w:color w:val="1F3864"/>
        </w:rPr>
        <w:t>:</w:t>
      </w:r>
    </w:p>
    <w:p w14:paraId="16738AA5" w14:textId="77777777" w:rsidR="00731855" w:rsidRDefault="0053491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 xml:space="preserve">Nazwa podmiotu: </w:t>
      </w:r>
      <w:r w:rsidR="00731855" w:rsidRPr="003010D4">
        <w:rPr>
          <w:rFonts w:ascii="Calibri" w:hAnsi="Calibri"/>
          <w:sz w:val="22"/>
          <w:szCs w:val="22"/>
          <w:lang w:eastAsia="en-US"/>
        </w:rPr>
        <w:tab/>
      </w:r>
    </w:p>
    <w:p w14:paraId="699A95C9" w14:textId="77777777" w:rsidR="00731855" w:rsidRDefault="0053491A" w:rsidP="00D600B3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Adres siedziby: </w:t>
      </w:r>
      <w:r w:rsidR="00731855" w:rsidRPr="003010D4">
        <w:rPr>
          <w:rFonts w:ascii="Calibri" w:hAnsi="Calibri"/>
          <w:sz w:val="22"/>
          <w:szCs w:val="22"/>
        </w:rPr>
        <w:tab/>
      </w:r>
    </w:p>
    <w:p w14:paraId="6A71228C" w14:textId="77777777" w:rsidR="00282ACA" w:rsidRDefault="003A5BBA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 w:rsidRPr="003010D4">
        <w:rPr>
          <w:rFonts w:ascii="Calibri" w:hAnsi="Calibri"/>
          <w:sz w:val="22"/>
          <w:szCs w:val="22"/>
          <w:lang w:eastAsia="en-US"/>
        </w:rPr>
        <w:t>R</w:t>
      </w:r>
      <w:r w:rsidR="00D9141C">
        <w:rPr>
          <w:rFonts w:ascii="Calibri" w:hAnsi="Calibri"/>
          <w:sz w:val="22"/>
          <w:szCs w:val="22"/>
          <w:lang w:eastAsia="en-US"/>
        </w:rPr>
        <w:t xml:space="preserve">EGON: …………………..……………………….…                                             </w:t>
      </w:r>
      <w:r w:rsidRPr="003010D4">
        <w:rPr>
          <w:rFonts w:ascii="Calibri" w:hAnsi="Calibri"/>
          <w:sz w:val="22"/>
          <w:szCs w:val="22"/>
          <w:lang w:eastAsia="en-US"/>
        </w:rPr>
        <w:t>KRS</w:t>
      </w:r>
      <w:r>
        <w:rPr>
          <w:rFonts w:ascii="Calibri" w:hAnsi="Calibri"/>
          <w:sz w:val="22"/>
          <w:szCs w:val="22"/>
          <w:lang w:eastAsia="en-US"/>
        </w:rPr>
        <w:t>:</w:t>
      </w:r>
      <w:r w:rsidRPr="003010D4">
        <w:rPr>
          <w:rFonts w:ascii="Calibri" w:hAnsi="Calibri"/>
          <w:sz w:val="22"/>
          <w:szCs w:val="22"/>
          <w:lang w:eastAsia="en-US"/>
        </w:rPr>
        <w:t xml:space="preserve"> </w:t>
      </w:r>
      <w:r w:rsidR="00D9141C">
        <w:rPr>
          <w:rFonts w:ascii="Calibri" w:hAnsi="Calibri"/>
          <w:sz w:val="22"/>
          <w:szCs w:val="22"/>
          <w:lang w:eastAsia="en-US"/>
        </w:rPr>
        <w:t xml:space="preserve">…………………..……………………….… </w:t>
      </w:r>
    </w:p>
    <w:p w14:paraId="11474F98" w14:textId="77777777" w:rsidR="003A5BBA" w:rsidRPr="003010D4" w:rsidRDefault="00D9141C" w:rsidP="003A5BBA">
      <w:pPr>
        <w:tabs>
          <w:tab w:val="left" w:leader="dot" w:pos="9072"/>
        </w:tabs>
        <w:spacing w:before="240" w:after="120" w:line="288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  <w:sz w:val="22"/>
          <w:szCs w:val="22"/>
          <w:lang w:eastAsia="en-US"/>
        </w:rPr>
        <w:t xml:space="preserve">  </w:t>
      </w:r>
    </w:p>
    <w:p w14:paraId="77C541EC" w14:textId="77777777" w:rsidR="00BB196A" w:rsidRDefault="00BB196A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</w:rPr>
      </w:pPr>
      <w:r>
        <w:rPr>
          <w:rFonts w:ascii="Calibri" w:hAnsi="Calibri"/>
          <w:b/>
          <w:color w:val="1F3864"/>
          <w:sz w:val="22"/>
          <w:szCs w:val="22"/>
        </w:rPr>
        <w:t>I</w:t>
      </w:r>
      <w:r w:rsidRPr="00836398">
        <w:rPr>
          <w:rFonts w:ascii="Calibri" w:hAnsi="Calibri"/>
          <w:b/>
          <w:color w:val="1F3864"/>
          <w:sz w:val="22"/>
          <w:szCs w:val="22"/>
        </w:rPr>
        <w:t xml:space="preserve">I. </w:t>
      </w:r>
      <w:r w:rsidRPr="00836398">
        <w:rPr>
          <w:rFonts w:ascii="Calibri" w:hAnsi="Calibri"/>
          <w:b/>
          <w:color w:val="1F3864"/>
        </w:rPr>
        <w:t xml:space="preserve">DANE </w:t>
      </w:r>
      <w:r w:rsidR="00A10948">
        <w:rPr>
          <w:rFonts w:ascii="Calibri" w:hAnsi="Calibri"/>
          <w:b/>
          <w:color w:val="1F3864"/>
        </w:rPr>
        <w:t>ZWIĄZANE Z DOSTĘPEM DO P1</w:t>
      </w:r>
      <w:r w:rsidR="00A02A6D">
        <w:rPr>
          <w:rFonts w:ascii="Calibri" w:hAnsi="Calibri"/>
          <w:b/>
          <w:color w:val="1F3864"/>
        </w:rPr>
        <w:t>:</w:t>
      </w:r>
    </w:p>
    <w:p w14:paraId="657EF46A" w14:textId="77777777" w:rsidR="005D4CDF" w:rsidRPr="00836398" w:rsidRDefault="005D4CDF" w:rsidP="00BB196A">
      <w:pPr>
        <w:spacing w:before="120" w:after="120"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tbl>
      <w:tblPr>
        <w:tblW w:w="0" w:type="auto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90"/>
      </w:tblGrid>
      <w:tr w:rsidR="00572C8A" w14:paraId="0B73D2D3" w14:textId="77777777" w:rsidTr="00047673">
        <w:trPr>
          <w:trHeight w:val="1230"/>
        </w:trPr>
        <w:tc>
          <w:tcPr>
            <w:tcW w:w="9090" w:type="dxa"/>
          </w:tcPr>
          <w:p w14:paraId="5273861C" w14:textId="77777777" w:rsidR="00003B9F" w:rsidRDefault="00572C8A" w:rsidP="00003B9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t>SEKCJA A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do 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>środowisk</w:t>
            </w:r>
            <w:r w:rsidR="000522F2">
              <w:rPr>
                <w:rFonts w:ascii="Calibri" w:hAnsi="Calibri"/>
                <w:b/>
                <w:color w:val="1F3864"/>
                <w:sz w:val="22"/>
                <w:szCs w:val="22"/>
              </w:rPr>
              <w:t>a</w:t>
            </w:r>
          </w:p>
          <w:p w14:paraId="34ECC6D3" w14:textId="77777777" w:rsidR="00047673" w:rsidRDefault="00572C8A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003B9F">
              <w:rPr>
                <w:rFonts w:ascii="Calibri" w:hAnsi="Calibri"/>
                <w:bCs/>
                <w:color w:val="1F3864"/>
              </w:rPr>
              <w:t xml:space="preserve">(wypełnij jedynie </w:t>
            </w:r>
            <w:r w:rsidR="00D46C59" w:rsidRPr="00003B9F">
              <w:rPr>
                <w:rFonts w:ascii="Calibri" w:hAnsi="Calibri"/>
                <w:bCs/>
                <w:color w:val="1F3864"/>
              </w:rPr>
              <w:t>jeżeli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nie </w:t>
            </w:r>
            <w:r w:rsidR="00906C45" w:rsidRPr="00003B9F">
              <w:rPr>
                <w:rFonts w:ascii="Calibri" w:hAnsi="Calibri"/>
                <w:bCs/>
                <w:color w:val="1F3864"/>
              </w:rPr>
              <w:t>wnioskowałeś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jeszcze </w:t>
            </w:r>
            <w:r w:rsidR="00647B27" w:rsidRPr="00003B9F">
              <w:rPr>
                <w:rFonts w:ascii="Calibri" w:hAnsi="Calibri"/>
                <w:bCs/>
                <w:color w:val="1F3864"/>
              </w:rPr>
              <w:t xml:space="preserve">o </w:t>
            </w:r>
            <w:r w:rsidRPr="00003B9F">
              <w:rPr>
                <w:rFonts w:ascii="Calibri" w:hAnsi="Calibri"/>
                <w:bCs/>
                <w:color w:val="1F3864"/>
              </w:rPr>
              <w:t>utworz</w:t>
            </w:r>
            <w:r w:rsidR="000041AB" w:rsidRPr="00003B9F">
              <w:rPr>
                <w:rFonts w:ascii="Calibri" w:hAnsi="Calibri"/>
                <w:bCs/>
                <w:color w:val="1F3864"/>
              </w:rPr>
              <w:t>e</w:t>
            </w:r>
            <w:r w:rsidRPr="00003B9F">
              <w:rPr>
                <w:rFonts w:ascii="Calibri" w:hAnsi="Calibri"/>
                <w:bCs/>
                <w:color w:val="1F3864"/>
              </w:rPr>
              <w:t>n</w:t>
            </w:r>
            <w:r w:rsidR="00647B27" w:rsidRPr="00003B9F">
              <w:rPr>
                <w:rFonts w:ascii="Calibri" w:hAnsi="Calibri"/>
                <w:bCs/>
                <w:color w:val="1F3864"/>
              </w:rPr>
              <w:t>ie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przez CSIOZ </w:t>
            </w:r>
            <w:r w:rsidRPr="00003B9F">
              <w:rPr>
                <w:rFonts w:ascii="Calibri" w:hAnsi="Calibri"/>
                <w:bCs/>
                <w:color w:val="1F3864"/>
              </w:rPr>
              <w:t>konta podmiotu i konta pracownika medycznego na śr</w:t>
            </w:r>
            <w:r w:rsidR="006C2303" w:rsidRPr="00003B9F">
              <w:rPr>
                <w:rFonts w:ascii="Calibri" w:hAnsi="Calibri"/>
                <w:bCs/>
                <w:color w:val="1F3864"/>
              </w:rPr>
              <w:t>odowisku</w:t>
            </w:r>
            <w:r w:rsidRPr="00003B9F">
              <w:rPr>
                <w:rFonts w:ascii="Calibri" w:hAnsi="Calibri"/>
                <w:bCs/>
                <w:color w:val="1F3864"/>
              </w:rPr>
              <w:t xml:space="preserve"> integracyjnym)</w:t>
            </w:r>
          </w:p>
          <w:p w14:paraId="7A9460A5" w14:textId="77777777" w:rsidR="00A33C2D" w:rsidRPr="00003B9F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</w:p>
          <w:p w14:paraId="294C8B89" w14:textId="77777777" w:rsidR="00047673" w:rsidRDefault="00047673" w:rsidP="00047673">
            <w:pPr>
              <w:pStyle w:val="Tekstprzypisudolnego"/>
              <w:tabs>
                <w:tab w:val="left" w:leader="dot" w:pos="9072"/>
              </w:tabs>
              <w:spacing w:before="12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>
              <w:rPr>
                <w:rFonts w:ascii="Calibri" w:hAnsi="Calibri"/>
                <w:sz w:val="16"/>
                <w:szCs w:val="22"/>
                <w:lang w:eastAsia="en-US"/>
              </w:rPr>
              <w:t xml:space="preserve"> co najmniej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tbl>
            <w:tblPr>
              <w:tblStyle w:val="Tabela-Siatka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60"/>
              <w:gridCol w:w="4190"/>
            </w:tblGrid>
            <w:tr w:rsidR="00C87DA9" w14:paraId="488F6838" w14:textId="77777777" w:rsidTr="00001B8D">
              <w:tc>
                <w:tcPr>
                  <w:tcW w:w="4760" w:type="dxa"/>
                  <w:hideMark/>
                </w:tcPr>
                <w:p w14:paraId="7891C854" w14:textId="77777777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leczniczego</w:t>
                  </w:r>
                </w:p>
                <w:p w14:paraId="0BBF3C40" w14:textId="77777777" w:rsidR="00716DD7" w:rsidRDefault="00716DD7" w:rsidP="00716DD7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podmiotu aptecznego</w:t>
                  </w:r>
                </w:p>
                <w:p w14:paraId="42770EEF" w14:textId="4C6FE6F0" w:rsidR="00C87DA9" w:rsidRDefault="00001B8D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fizjoterapeutycznej</w:t>
                  </w:r>
                </w:p>
              </w:tc>
              <w:tc>
                <w:tcPr>
                  <w:tcW w:w="4190" w:type="dxa"/>
                  <w:hideMark/>
                </w:tcPr>
                <w:p w14:paraId="6C84BCB1" w14:textId="51DAB39F" w:rsidR="00C87DA9" w:rsidRDefault="00C87DA9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lekarzy </w:t>
                  </w:r>
                  <w:r w:rsidR="00001B8D"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>i lekarzy dentystów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br/>
                  </w:r>
                  <w:r w:rsidRPr="00F83BA4">
                    <w:rPr>
                      <w:rFonts w:ascii="Calibri" w:hAnsi="Calibri"/>
                      <w:iCs/>
                      <w:sz w:val="22"/>
                      <w:szCs w:val="22"/>
                      <w:lang w:eastAsia="en-US"/>
                    </w:rPr>
                    <w:t>[   ]</w:t>
                  </w:r>
                  <w:r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  <w:t xml:space="preserve"> system zewnętrzny praktyki pielęgniarek i położnych</w:t>
                  </w:r>
                </w:p>
                <w:p w14:paraId="3B47B249" w14:textId="77777777" w:rsidR="008D5362" w:rsidRDefault="008D5362" w:rsidP="00C87DA9">
                  <w:pPr>
                    <w:pStyle w:val="Tekstprzypisudolnego"/>
                    <w:tabs>
                      <w:tab w:val="left" w:leader="dot" w:pos="9072"/>
                    </w:tabs>
                    <w:spacing w:before="120" w:after="120" w:line="288" w:lineRule="auto"/>
                    <w:rPr>
                      <w:rFonts w:ascii="Calibri" w:hAnsi="Calibri"/>
                      <w:i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409E140B" w14:textId="77777777" w:rsidR="00572C8A" w:rsidRDefault="00572C8A" w:rsidP="00047673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8"/>
              <w:rPr>
                <w:rFonts w:ascii="Calibri" w:hAnsi="Calibri"/>
                <w:b/>
                <w:color w:val="1F3864"/>
              </w:rPr>
            </w:pPr>
          </w:p>
        </w:tc>
      </w:tr>
    </w:tbl>
    <w:p w14:paraId="756BA08C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3CFB0808" w14:textId="77777777" w:rsid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056FE769" w14:textId="77777777" w:rsidR="005D438D" w:rsidRDefault="005D438D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tbl>
      <w:tblPr>
        <w:tblW w:w="0" w:type="auto"/>
        <w:tblInd w:w="-13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5D4CDF" w14:paraId="2405BF46" w14:textId="77777777" w:rsidTr="005D4CDF">
        <w:trPr>
          <w:trHeight w:val="330"/>
        </w:trPr>
        <w:tc>
          <w:tcPr>
            <w:tcW w:w="9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6C14" w14:textId="77777777" w:rsidR="00003B9F" w:rsidRDefault="005D4CDF" w:rsidP="00A33C2D">
            <w:pPr>
              <w:pStyle w:val="Tekstprzypisudolnego"/>
              <w:tabs>
                <w:tab w:val="left" w:leader="dot" w:pos="9072"/>
              </w:tabs>
              <w:spacing w:before="240" w:after="120"/>
              <w:jc w:val="both"/>
              <w:rPr>
                <w:rFonts w:ascii="Calibri" w:hAnsi="Calibri"/>
                <w:b/>
                <w:color w:val="1F3864"/>
                <w:sz w:val="22"/>
                <w:szCs w:val="22"/>
              </w:rPr>
            </w:pPr>
            <w:r w:rsidRPr="008D5362">
              <w:rPr>
                <w:rFonts w:ascii="Calibri" w:hAnsi="Calibri"/>
                <w:b/>
                <w:color w:val="1F3864"/>
                <w:sz w:val="22"/>
                <w:szCs w:val="22"/>
              </w:rPr>
              <w:lastRenderedPageBreak/>
              <w:t>SEKCJA B</w:t>
            </w:r>
            <w:r w:rsidR="00003B9F">
              <w:rPr>
                <w:rFonts w:ascii="Calibri" w:hAnsi="Calibri"/>
                <w:b/>
                <w:color w:val="1F3864"/>
                <w:sz w:val="22"/>
                <w:szCs w:val="22"/>
              </w:rPr>
              <w:t xml:space="preserve">: dane dostępowe do funkcjonalności </w:t>
            </w:r>
            <w:r w:rsidR="006F3FD7">
              <w:rPr>
                <w:rFonts w:ascii="Calibri" w:hAnsi="Calibri"/>
                <w:b/>
                <w:color w:val="1F3864"/>
                <w:sz w:val="22"/>
                <w:szCs w:val="22"/>
              </w:rPr>
              <w:t>EDM / ZM</w:t>
            </w:r>
          </w:p>
          <w:p w14:paraId="6AF8194C" w14:textId="77777777" w:rsidR="005D4CDF" w:rsidRDefault="005D4CDF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color w:val="1F3864"/>
              </w:rPr>
            </w:pPr>
            <w:r w:rsidRPr="008D5362">
              <w:rPr>
                <w:rFonts w:ascii="Calibri" w:hAnsi="Calibri"/>
                <w:bCs/>
                <w:color w:val="1F3864"/>
              </w:rPr>
              <w:t xml:space="preserve">(wypełnij </w:t>
            </w:r>
            <w:r>
              <w:rPr>
                <w:rFonts w:ascii="Calibri" w:hAnsi="Calibri"/>
                <w:bCs/>
                <w:color w:val="1F3864"/>
              </w:rPr>
              <w:t>jeżeli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posiadasz już </w:t>
            </w:r>
            <w:r w:rsidR="00E62376">
              <w:rPr>
                <w:rFonts w:ascii="Calibri" w:hAnsi="Calibri"/>
                <w:bCs/>
                <w:color w:val="1F3864"/>
              </w:rPr>
              <w:t xml:space="preserve">skonfigurowane przez CSIOZ </w:t>
            </w:r>
            <w:r w:rsidR="005619AC">
              <w:rPr>
                <w:rFonts w:ascii="Calibri" w:hAnsi="Calibri"/>
                <w:bCs/>
                <w:color w:val="1F3864"/>
              </w:rPr>
              <w:t>konto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podmiotu oraz kont</w:t>
            </w:r>
            <w:r>
              <w:rPr>
                <w:rFonts w:ascii="Calibri" w:hAnsi="Calibri"/>
                <w:bCs/>
                <w:color w:val="1F3864"/>
              </w:rPr>
              <w:t>a</w:t>
            </w:r>
            <w:r w:rsidRPr="008D5362">
              <w:rPr>
                <w:rFonts w:ascii="Calibri" w:hAnsi="Calibri"/>
                <w:bCs/>
                <w:color w:val="1F3864"/>
              </w:rPr>
              <w:t xml:space="preserve"> pracownika medycznego</w:t>
            </w:r>
            <w:r>
              <w:rPr>
                <w:rFonts w:ascii="Calibri" w:hAnsi="Calibri"/>
                <w:bCs/>
                <w:color w:val="1F3864"/>
              </w:rPr>
              <w:t xml:space="preserve"> lub właśnie </w:t>
            </w:r>
            <w:r w:rsidR="005619AC">
              <w:rPr>
                <w:rFonts w:ascii="Calibri" w:hAnsi="Calibri"/>
                <w:bCs/>
                <w:color w:val="1F3864"/>
              </w:rPr>
              <w:t xml:space="preserve">o nie wnioskujesz </w:t>
            </w:r>
            <w:r w:rsidR="00161B1F">
              <w:rPr>
                <w:rFonts w:ascii="Calibri" w:hAnsi="Calibri"/>
                <w:bCs/>
                <w:color w:val="1F3864"/>
              </w:rPr>
              <w:t>poprzez wypełnienie</w:t>
            </w:r>
            <w:r>
              <w:rPr>
                <w:rFonts w:ascii="Calibri" w:hAnsi="Calibri"/>
                <w:bCs/>
                <w:color w:val="1F3864"/>
              </w:rPr>
              <w:t xml:space="preserve"> Sekcj</w:t>
            </w:r>
            <w:r w:rsidR="00161B1F">
              <w:rPr>
                <w:rFonts w:ascii="Calibri" w:hAnsi="Calibri"/>
                <w:bCs/>
                <w:color w:val="1F3864"/>
              </w:rPr>
              <w:t>i</w:t>
            </w:r>
            <w:r>
              <w:rPr>
                <w:rFonts w:ascii="Calibri" w:hAnsi="Calibri"/>
                <w:bCs/>
                <w:color w:val="1F3864"/>
              </w:rPr>
              <w:t xml:space="preserve"> A</w:t>
            </w:r>
            <w:r w:rsidRPr="008D5362">
              <w:rPr>
                <w:rFonts w:ascii="Calibri" w:hAnsi="Calibri"/>
                <w:bCs/>
                <w:color w:val="1F3864"/>
              </w:rPr>
              <w:t>)</w:t>
            </w:r>
          </w:p>
          <w:p w14:paraId="4AEF773D" w14:textId="77777777" w:rsidR="00A33C2D" w:rsidRPr="008D5362" w:rsidRDefault="00A33C2D" w:rsidP="00A33C2D">
            <w:pPr>
              <w:pStyle w:val="Tekstprzypisudolnego"/>
              <w:tabs>
                <w:tab w:val="left" w:leader="dot" w:pos="9072"/>
              </w:tabs>
              <w:spacing w:after="120"/>
              <w:jc w:val="both"/>
              <w:rPr>
                <w:rFonts w:ascii="Calibri" w:hAnsi="Calibri"/>
                <w:bCs/>
                <w:sz w:val="22"/>
                <w:szCs w:val="22"/>
                <w:lang w:eastAsia="en-US"/>
              </w:rPr>
            </w:pPr>
          </w:p>
          <w:p w14:paraId="5FBE3819" w14:textId="77777777" w:rsidR="005D4CDF" w:rsidRDefault="005D4CDF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Wnioskowana rola 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>(</w:t>
            </w:r>
            <w:r w:rsidR="00F83BA4">
              <w:rPr>
                <w:rFonts w:ascii="Calibri" w:hAnsi="Calibri"/>
                <w:sz w:val="16"/>
                <w:szCs w:val="22"/>
                <w:lang w:eastAsia="en-US"/>
              </w:rPr>
              <w:t>zaznacz</w:t>
            </w:r>
            <w:r w:rsidRPr="00D9141C">
              <w:rPr>
                <w:rFonts w:ascii="Calibri" w:hAnsi="Calibri"/>
                <w:sz w:val="16"/>
                <w:szCs w:val="22"/>
                <w:lang w:eastAsia="en-US"/>
              </w:rPr>
              <w:t xml:space="preserve"> jedną)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14:paraId="1F7B083A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-7" w:firstLine="89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vertAlign w:val="superscript"/>
              </w:rPr>
              <w:footnoteReference w:id="2"/>
            </w:r>
          </w:p>
          <w:p w14:paraId="4DF7572F" w14:textId="77777777" w:rsidR="005D4CDF" w:rsidRDefault="005D4CDF" w:rsidP="00940D8C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ind w:left="366" w:hanging="284"/>
              <w:rPr>
                <w:iCs/>
                <w:vertAlign w:val="superscript"/>
              </w:rPr>
            </w:pPr>
            <w:r w:rsidRPr="008560C4">
              <w:rPr>
                <w:rFonts w:ascii="Calibri" w:hAnsi="Calibri"/>
                <w:iCs/>
                <w:sz w:val="22"/>
                <w:szCs w:val="22"/>
                <w:lang w:eastAsia="en-US"/>
              </w:rPr>
              <w:t>[   ]</w:t>
            </w:r>
            <w:r w:rsidRPr="00F53F33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rFonts w:ascii="Calibri" w:hAnsi="Calibri"/>
                <w:i/>
                <w:sz w:val="22"/>
                <w:szCs w:val="22"/>
                <w:lang w:eastAsia="en-US"/>
              </w:rPr>
              <w:t>System zewnętrzny podmiotu wykonującego działalność leczniczą posiadający repozytorium EDM</w:t>
            </w:r>
            <w:r w:rsidRPr="006265C9">
              <w:rPr>
                <w:rFonts w:ascii="Calibri" w:hAnsi="Calibri"/>
                <w:iCs/>
                <w:sz w:val="22"/>
                <w:szCs w:val="22"/>
                <w:lang w:eastAsia="en-US"/>
              </w:rPr>
              <w:t xml:space="preserve"> </w:t>
            </w:r>
            <w:r w:rsidRPr="006265C9">
              <w:rPr>
                <w:iCs/>
                <w:vertAlign w:val="superscript"/>
              </w:rPr>
              <w:t>3</w:t>
            </w:r>
          </w:p>
          <w:p w14:paraId="24D8962B" w14:textId="77777777" w:rsidR="00A8000C" w:rsidRDefault="00A8000C" w:rsidP="005D4CDF">
            <w:pPr>
              <w:pStyle w:val="Tekstprzypisudolnego"/>
              <w:tabs>
                <w:tab w:val="left" w:leader="dot" w:pos="9072"/>
              </w:tabs>
              <w:spacing w:before="240" w:after="120" w:line="288" w:lineRule="auto"/>
              <w:rPr>
                <w:rFonts w:ascii="Calibri" w:hAnsi="Calibri"/>
                <w:iCs/>
                <w:sz w:val="22"/>
                <w:szCs w:val="22"/>
                <w:lang w:eastAsia="en-US"/>
              </w:rPr>
            </w:pPr>
          </w:p>
        </w:tc>
      </w:tr>
    </w:tbl>
    <w:p w14:paraId="0B879722" w14:textId="77777777" w:rsidR="005D4CDF" w:rsidRPr="005D4CDF" w:rsidRDefault="005D4CDF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iCs/>
          <w:sz w:val="22"/>
          <w:szCs w:val="22"/>
          <w:lang w:eastAsia="en-US"/>
        </w:rPr>
      </w:pPr>
    </w:p>
    <w:p w14:paraId="6BBD9764" w14:textId="033A5DD5" w:rsidR="003A5BBA" w:rsidRDefault="003A5BBA" w:rsidP="00D600B3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E</w:t>
      </w:r>
      <w:r w:rsidR="00CE22FA">
        <w:rPr>
          <w:rFonts w:ascii="Calibri" w:hAnsi="Calibri"/>
          <w:sz w:val="22"/>
          <w:szCs w:val="22"/>
          <w:lang w:eastAsia="en-US"/>
        </w:rPr>
        <w:t>-</w:t>
      </w:r>
      <w:r>
        <w:rPr>
          <w:rFonts w:ascii="Calibri" w:hAnsi="Calibri"/>
          <w:sz w:val="22"/>
          <w:szCs w:val="22"/>
          <w:lang w:eastAsia="en-US"/>
        </w:rPr>
        <w:t>mail na który należy przekazać dane dostępowe: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</w:p>
    <w:p w14:paraId="6365BF54" w14:textId="77777777" w:rsidR="005D6674" w:rsidRPr="007B27E2" w:rsidRDefault="003A5BBA" w:rsidP="007B27E2">
      <w:pPr>
        <w:pStyle w:val="Tekstprzypisudolnego"/>
        <w:tabs>
          <w:tab w:val="left" w:leader="dot" w:pos="9072"/>
        </w:tabs>
        <w:spacing w:before="240" w:after="120" w:line="288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Numer telefonu na który wysłany zostanie SMS z kodami dostępowymi:</w:t>
      </w:r>
      <w:r w:rsidR="00672550">
        <w:rPr>
          <w:rFonts w:ascii="Calibri" w:hAnsi="Calibri"/>
          <w:sz w:val="22"/>
          <w:szCs w:val="22"/>
          <w:lang w:eastAsia="en-US"/>
        </w:rPr>
        <w:t xml:space="preserve"> </w:t>
      </w:r>
      <w:r w:rsidRPr="003010D4">
        <w:rPr>
          <w:rFonts w:ascii="Calibri" w:hAnsi="Calibri"/>
          <w:sz w:val="22"/>
          <w:szCs w:val="22"/>
        </w:rPr>
        <w:tab/>
      </w:r>
      <w:r w:rsidR="005D6674">
        <w:rPr>
          <w:rFonts w:ascii="Calibri" w:hAnsi="Calibri"/>
          <w:b/>
          <w:color w:val="1F3864"/>
          <w:sz w:val="22"/>
          <w:szCs w:val="22"/>
        </w:rPr>
        <w:br w:type="page"/>
      </w:r>
    </w:p>
    <w:p w14:paraId="5169D7D9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lastRenderedPageBreak/>
        <w:t>III. OŚWIADCZENIA:</w:t>
      </w:r>
    </w:p>
    <w:p w14:paraId="648A93F8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sz w:val="22"/>
          <w:szCs w:val="22"/>
        </w:rPr>
      </w:pPr>
    </w:p>
    <w:p w14:paraId="335B7FC4" w14:textId="77777777" w:rsidR="003A5BBA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 w:rsidRPr="00D71A2C">
        <w:rPr>
          <w:rFonts w:ascii="Calibri" w:hAnsi="Calibri"/>
          <w:i/>
          <w:sz w:val="22"/>
          <w:szCs w:val="22"/>
        </w:rPr>
        <w:t xml:space="preserve">Oświadczam, że </w:t>
      </w:r>
      <w:r w:rsidR="00BE4769">
        <w:rPr>
          <w:rFonts w:ascii="Calibri" w:hAnsi="Calibri"/>
          <w:i/>
          <w:sz w:val="22"/>
          <w:szCs w:val="22"/>
        </w:rPr>
        <w:t>uzyskan</w:t>
      </w:r>
      <w:r w:rsidR="003A5BBA">
        <w:rPr>
          <w:rFonts w:ascii="Calibri" w:hAnsi="Calibri"/>
          <w:i/>
          <w:sz w:val="22"/>
          <w:szCs w:val="22"/>
        </w:rPr>
        <w:t>e</w:t>
      </w:r>
      <w:r w:rsidR="00BE4769">
        <w:rPr>
          <w:rFonts w:ascii="Calibri" w:hAnsi="Calibri"/>
          <w:i/>
          <w:sz w:val="22"/>
          <w:szCs w:val="22"/>
        </w:rPr>
        <w:t xml:space="preserve"> </w:t>
      </w:r>
      <w:r w:rsidR="003A5BBA">
        <w:rPr>
          <w:rFonts w:ascii="Calibri" w:hAnsi="Calibri"/>
          <w:i/>
          <w:sz w:val="22"/>
          <w:szCs w:val="22"/>
        </w:rPr>
        <w:t>dane dostępowe zostaną</w:t>
      </w:r>
      <w:r w:rsidRPr="00D71A2C">
        <w:rPr>
          <w:rFonts w:ascii="Calibri" w:hAnsi="Calibri"/>
          <w:i/>
          <w:sz w:val="22"/>
          <w:szCs w:val="22"/>
        </w:rPr>
        <w:t xml:space="preserve"> wykorzystan</w:t>
      </w:r>
      <w:r w:rsidR="00A02A6D">
        <w:rPr>
          <w:rFonts w:ascii="Calibri" w:hAnsi="Calibri"/>
          <w:i/>
          <w:sz w:val="22"/>
          <w:szCs w:val="22"/>
        </w:rPr>
        <w:t>e zgodnie z ich</w:t>
      </w:r>
      <w:r w:rsidRPr="00D71A2C">
        <w:rPr>
          <w:rFonts w:ascii="Calibri" w:hAnsi="Calibri"/>
          <w:i/>
          <w:sz w:val="22"/>
          <w:szCs w:val="22"/>
        </w:rPr>
        <w:t xml:space="preserve"> przeznaczeniem</w:t>
      </w:r>
      <w:r w:rsidR="003A5BBA">
        <w:rPr>
          <w:rFonts w:ascii="Calibri" w:hAnsi="Calibri"/>
          <w:i/>
          <w:sz w:val="22"/>
          <w:szCs w:val="22"/>
        </w:rPr>
        <w:t xml:space="preserve"> (wyłącznie do dostępu do środowiska integracyjnego P1).</w:t>
      </w:r>
    </w:p>
    <w:p w14:paraId="5841408B" w14:textId="77777777" w:rsidR="000E0084" w:rsidRDefault="003A5BBA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Oświadczam, że </w:t>
      </w:r>
      <w:r w:rsidR="008C3C96">
        <w:rPr>
          <w:rFonts w:ascii="Calibri" w:hAnsi="Calibri"/>
          <w:i/>
          <w:sz w:val="22"/>
          <w:szCs w:val="22"/>
        </w:rPr>
        <w:t xml:space="preserve">środowisko integracyjne systemu P1 </w:t>
      </w:r>
      <w:r w:rsidR="008C07A3">
        <w:rPr>
          <w:rFonts w:ascii="Calibri" w:hAnsi="Calibri"/>
          <w:i/>
          <w:sz w:val="22"/>
          <w:szCs w:val="22"/>
          <w:u w:val="single"/>
        </w:rPr>
        <w:t>nie będzie</w:t>
      </w:r>
      <w:r w:rsidR="008C07A3" w:rsidRPr="008C07A3">
        <w:rPr>
          <w:rFonts w:ascii="Calibri" w:hAnsi="Calibri"/>
          <w:i/>
          <w:sz w:val="22"/>
          <w:szCs w:val="22"/>
        </w:rPr>
        <w:t xml:space="preserve"> </w:t>
      </w:r>
      <w:r w:rsidR="008C3C96">
        <w:rPr>
          <w:rFonts w:ascii="Calibri" w:hAnsi="Calibri"/>
          <w:i/>
          <w:sz w:val="22"/>
          <w:szCs w:val="22"/>
        </w:rPr>
        <w:t>wykorzystywane</w:t>
      </w:r>
      <w:r w:rsidR="008C07A3">
        <w:rPr>
          <w:rFonts w:ascii="Calibri" w:hAnsi="Calibri"/>
          <w:i/>
          <w:sz w:val="22"/>
          <w:szCs w:val="22"/>
        </w:rPr>
        <w:t xml:space="preserve"> przez</w:t>
      </w:r>
      <w:r w:rsidR="008C3C96">
        <w:rPr>
          <w:rFonts w:ascii="Calibri" w:hAnsi="Calibri"/>
          <w:i/>
          <w:sz w:val="22"/>
          <w:szCs w:val="22"/>
        </w:rPr>
        <w:t xml:space="preserve"> </w:t>
      </w:r>
      <w:r w:rsidR="008C07A3">
        <w:rPr>
          <w:rFonts w:ascii="Calibri" w:hAnsi="Calibri"/>
          <w:i/>
          <w:sz w:val="22"/>
          <w:szCs w:val="22"/>
        </w:rPr>
        <w:t xml:space="preserve">WNIOSKODAWCĘ </w:t>
      </w:r>
      <w:r w:rsidR="008C3C96">
        <w:rPr>
          <w:rFonts w:ascii="Calibri" w:hAnsi="Calibri"/>
          <w:i/>
          <w:sz w:val="22"/>
          <w:szCs w:val="22"/>
        </w:rPr>
        <w:t xml:space="preserve">do przetwarzania danych osobowych w myśl ustawy </w:t>
      </w:r>
      <w:r w:rsidR="00C47610" w:rsidRPr="00C47610">
        <w:rPr>
          <w:rFonts w:ascii="Calibri" w:hAnsi="Calibri"/>
          <w:i/>
          <w:sz w:val="22"/>
          <w:szCs w:val="22"/>
        </w:rPr>
        <w:t xml:space="preserve">z dnia 29 sierpnia 1997 r. </w:t>
      </w:r>
      <w:r w:rsidR="00A02A6D">
        <w:rPr>
          <w:rFonts w:ascii="Calibri" w:hAnsi="Calibri"/>
          <w:i/>
          <w:sz w:val="22"/>
          <w:szCs w:val="22"/>
        </w:rPr>
        <w:br/>
      </w:r>
      <w:r w:rsidR="00C47610" w:rsidRPr="00C47610">
        <w:rPr>
          <w:rFonts w:ascii="Calibri" w:hAnsi="Calibri"/>
          <w:i/>
          <w:sz w:val="22"/>
          <w:szCs w:val="22"/>
        </w:rPr>
        <w:t>o ochronie danych osobow</w:t>
      </w:r>
      <w:r w:rsidR="00C47610">
        <w:rPr>
          <w:rFonts w:ascii="Calibri" w:hAnsi="Calibri"/>
          <w:i/>
          <w:sz w:val="22"/>
          <w:szCs w:val="22"/>
        </w:rPr>
        <w:t>ych (Dz. U. z 2016 r. poz. 922)</w:t>
      </w:r>
      <w:r w:rsidR="008C07A3">
        <w:rPr>
          <w:rFonts w:ascii="Calibri" w:hAnsi="Calibri"/>
          <w:i/>
          <w:sz w:val="22"/>
          <w:szCs w:val="22"/>
        </w:rPr>
        <w:t>, oraz danych medycznych czy innych danych wrażliwych, o których mowa w</w:t>
      </w:r>
      <w:r w:rsidR="008C07A3" w:rsidRPr="008C07A3">
        <w:rPr>
          <w:rFonts w:ascii="Calibri" w:hAnsi="Calibri"/>
          <w:i/>
          <w:sz w:val="22"/>
          <w:szCs w:val="22"/>
        </w:rPr>
        <w:t xml:space="preserve"> ustawie z dnia 28 kwietnia 2011 r. o systemie informacji w ochronie zdrowia</w:t>
      </w:r>
      <w:r w:rsidR="008C07A3">
        <w:rPr>
          <w:rFonts w:ascii="Calibri" w:hAnsi="Calibri"/>
          <w:i/>
          <w:sz w:val="22"/>
          <w:szCs w:val="22"/>
        </w:rPr>
        <w:t>.</w:t>
      </w:r>
    </w:p>
    <w:p w14:paraId="5A55F321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2E5D22A3" w14:textId="77777777" w:rsidR="00672550" w:rsidRDefault="00672550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</w:rPr>
      </w:pPr>
    </w:p>
    <w:p w14:paraId="4606A566" w14:textId="77777777" w:rsidR="000E0084" w:rsidRPr="00836398" w:rsidRDefault="000E0084" w:rsidP="000E0084">
      <w:pPr>
        <w:spacing w:line="288" w:lineRule="auto"/>
        <w:jc w:val="both"/>
        <w:rPr>
          <w:rFonts w:ascii="Calibri" w:hAnsi="Calibri"/>
          <w:b/>
          <w:color w:val="1F3864"/>
          <w:sz w:val="22"/>
          <w:szCs w:val="22"/>
          <w:vertAlign w:val="superscript"/>
        </w:rPr>
      </w:pPr>
      <w:r w:rsidRPr="00836398">
        <w:rPr>
          <w:rFonts w:ascii="Calibri" w:hAnsi="Calibri"/>
          <w:b/>
          <w:color w:val="1F3864"/>
          <w:sz w:val="22"/>
          <w:szCs w:val="22"/>
        </w:rPr>
        <w:t>IV. ZAŁĄCZNIKI</w:t>
      </w:r>
      <w:r w:rsidR="003A5BBA">
        <w:rPr>
          <w:rFonts w:ascii="Calibri" w:hAnsi="Calibri"/>
          <w:b/>
          <w:color w:val="1F3864"/>
          <w:sz w:val="22"/>
          <w:szCs w:val="22"/>
        </w:rPr>
        <w:t xml:space="preserve"> (tylko niezbędne do potwierdzenia reprezentacji</w:t>
      </w:r>
      <w:r w:rsidR="00F00FBF" w:rsidRPr="006265C9">
        <w:rPr>
          <w:rStyle w:val="Odwoanieprzypisudolnego"/>
          <w:rFonts w:ascii="Calibri" w:hAnsi="Calibri"/>
          <w:b/>
          <w:color w:val="1F4E79" w:themeColor="accent1" w:themeShade="80"/>
          <w:sz w:val="22"/>
          <w:szCs w:val="22"/>
        </w:rPr>
        <w:footnoteReference w:id="3"/>
      </w:r>
      <w:r w:rsidR="003A5BBA">
        <w:rPr>
          <w:rFonts w:ascii="Calibri" w:hAnsi="Calibri"/>
          <w:b/>
          <w:color w:val="1F3864"/>
          <w:sz w:val="22"/>
          <w:szCs w:val="22"/>
        </w:rPr>
        <w:t>)</w:t>
      </w:r>
      <w:r w:rsidRPr="00836398">
        <w:rPr>
          <w:rFonts w:ascii="Calibri" w:hAnsi="Calibri"/>
          <w:b/>
          <w:color w:val="1F3864"/>
          <w:sz w:val="22"/>
          <w:szCs w:val="22"/>
        </w:rPr>
        <w:t>:</w:t>
      </w:r>
    </w:p>
    <w:p w14:paraId="08042043" w14:textId="77777777" w:rsidR="000E0084" w:rsidRPr="000E0084" w:rsidRDefault="000E0084" w:rsidP="00EB616D">
      <w:pPr>
        <w:numPr>
          <w:ilvl w:val="0"/>
          <w:numId w:val="1"/>
        </w:numPr>
        <w:spacing w:before="240" w:after="120" w:line="288" w:lineRule="auto"/>
        <w:ind w:left="714" w:hanging="357"/>
        <w:jc w:val="both"/>
        <w:rPr>
          <w:rFonts w:ascii="Calibri" w:hAnsi="Calibri"/>
          <w:sz w:val="22"/>
          <w:szCs w:val="22"/>
        </w:rPr>
      </w:pPr>
      <w:r w:rsidRPr="000E008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..</w:t>
      </w:r>
      <w:r w:rsidRPr="000E0084">
        <w:rPr>
          <w:rFonts w:ascii="Calibri" w:hAnsi="Calibri"/>
          <w:sz w:val="22"/>
          <w:szCs w:val="22"/>
        </w:rPr>
        <w:t>…………</w:t>
      </w:r>
    </w:p>
    <w:p w14:paraId="21565487" w14:textId="77777777" w:rsidR="000E0084" w:rsidRDefault="000E0084" w:rsidP="00EB616D">
      <w:pPr>
        <w:spacing w:before="120" w:after="120" w:line="288" w:lineRule="auto"/>
        <w:ind w:left="357"/>
        <w:jc w:val="both"/>
        <w:rPr>
          <w:rFonts w:ascii="Calibri" w:hAnsi="Calibri"/>
          <w:sz w:val="22"/>
          <w:szCs w:val="22"/>
        </w:rPr>
      </w:pPr>
    </w:p>
    <w:p w14:paraId="07F57CA3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6FBB3887" w14:textId="77777777" w:rsidR="000E0084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7C747F89" w14:textId="77777777" w:rsidR="000E0084" w:rsidRPr="00D71A2C" w:rsidRDefault="000E0084" w:rsidP="000E0084">
      <w:pPr>
        <w:spacing w:line="288" w:lineRule="auto"/>
        <w:jc w:val="both"/>
        <w:rPr>
          <w:rFonts w:ascii="Calibri" w:hAnsi="Calibri"/>
          <w:i/>
          <w:sz w:val="22"/>
          <w:szCs w:val="22"/>
        </w:rPr>
      </w:pPr>
    </w:p>
    <w:p w14:paraId="1C4DAB93" w14:textId="77777777" w:rsidR="005E24B7" w:rsidRPr="003010D4" w:rsidRDefault="005E24B7" w:rsidP="00E10EB0">
      <w:pPr>
        <w:tabs>
          <w:tab w:val="left" w:pos="6660"/>
          <w:tab w:val="left" w:leader="dot" w:pos="9072"/>
        </w:tabs>
        <w:spacing w:line="288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6ABBE32B" w14:textId="77777777" w:rsidR="005C4DE9" w:rsidRPr="003010D4" w:rsidRDefault="005C4DE9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>………………………………</w:t>
      </w:r>
      <w:r w:rsidR="00A07EAF" w:rsidRPr="003010D4">
        <w:rPr>
          <w:rFonts w:ascii="Calibri" w:hAnsi="Calibri"/>
          <w:sz w:val="22"/>
          <w:szCs w:val="22"/>
        </w:rPr>
        <w:t>……………………</w:t>
      </w:r>
      <w:r w:rsidR="00AD45ED" w:rsidRPr="003010D4">
        <w:rPr>
          <w:rFonts w:ascii="Calibri" w:hAnsi="Calibri"/>
          <w:sz w:val="22"/>
          <w:szCs w:val="22"/>
        </w:rPr>
        <w:t>…</w:t>
      </w:r>
      <w:r w:rsidR="002B43A4" w:rsidRPr="003010D4">
        <w:rPr>
          <w:rFonts w:ascii="Calibri" w:hAnsi="Calibri"/>
          <w:sz w:val="22"/>
          <w:szCs w:val="22"/>
        </w:rPr>
        <w:t>….</w:t>
      </w:r>
      <w:r w:rsidR="00AD45ED" w:rsidRPr="003010D4">
        <w:rPr>
          <w:rFonts w:ascii="Calibri" w:hAnsi="Calibri"/>
          <w:sz w:val="22"/>
          <w:szCs w:val="22"/>
        </w:rPr>
        <w:t>…….</w:t>
      </w:r>
      <w:r w:rsidRPr="003010D4">
        <w:rPr>
          <w:rFonts w:ascii="Calibri" w:hAnsi="Calibri"/>
          <w:sz w:val="22"/>
          <w:szCs w:val="22"/>
        </w:rPr>
        <w:t>.</w:t>
      </w:r>
      <w:r w:rsidR="007B3307" w:rsidRPr="003010D4">
        <w:rPr>
          <w:rFonts w:ascii="Calibri" w:hAnsi="Calibri"/>
          <w:sz w:val="22"/>
          <w:szCs w:val="22"/>
        </w:rPr>
        <w:tab/>
        <w:t>……….</w:t>
      </w:r>
      <w:r w:rsidRPr="003010D4">
        <w:rPr>
          <w:rFonts w:ascii="Calibri" w:hAnsi="Calibri"/>
          <w:sz w:val="22"/>
          <w:szCs w:val="22"/>
        </w:rPr>
        <w:t>…………………………………………………………</w:t>
      </w:r>
      <w:r w:rsidR="002B43A4" w:rsidRPr="003010D4">
        <w:rPr>
          <w:rFonts w:ascii="Calibri" w:hAnsi="Calibri"/>
          <w:sz w:val="22"/>
          <w:szCs w:val="22"/>
        </w:rPr>
        <w:t>……</w:t>
      </w:r>
      <w:r w:rsidRPr="003010D4">
        <w:rPr>
          <w:rFonts w:ascii="Calibri" w:hAnsi="Calibri"/>
          <w:sz w:val="22"/>
          <w:szCs w:val="22"/>
        </w:rPr>
        <w:t>………</w:t>
      </w:r>
    </w:p>
    <w:p w14:paraId="4506CE60" w14:textId="77777777" w:rsidR="007B3307" w:rsidRPr="003010D4" w:rsidRDefault="00A07EAF" w:rsidP="007B3307">
      <w:pPr>
        <w:spacing w:line="288" w:lineRule="auto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16"/>
          <w:szCs w:val="16"/>
        </w:rPr>
        <w:t xml:space="preserve">                      </w:t>
      </w:r>
      <w:r w:rsidR="000B7DB4" w:rsidRPr="003010D4">
        <w:rPr>
          <w:rFonts w:ascii="Calibri" w:hAnsi="Calibri"/>
          <w:sz w:val="16"/>
          <w:szCs w:val="16"/>
        </w:rPr>
        <w:t>(m</w:t>
      </w:r>
      <w:r w:rsidR="00764CA1" w:rsidRPr="003010D4">
        <w:rPr>
          <w:rFonts w:ascii="Calibri" w:hAnsi="Calibri"/>
          <w:sz w:val="16"/>
          <w:szCs w:val="16"/>
        </w:rPr>
        <w:t>iejscowość, data</w:t>
      </w:r>
      <w:r w:rsidR="000B7DB4" w:rsidRPr="003010D4">
        <w:rPr>
          <w:rFonts w:ascii="Calibri" w:hAnsi="Calibri"/>
          <w:sz w:val="16"/>
          <w:szCs w:val="16"/>
        </w:rPr>
        <w:t>)</w:t>
      </w:r>
      <w:r w:rsidR="00764CA1" w:rsidRPr="003010D4">
        <w:rPr>
          <w:rFonts w:ascii="Calibri" w:hAnsi="Calibri"/>
          <w:sz w:val="22"/>
          <w:szCs w:val="22"/>
        </w:rPr>
        <w:tab/>
      </w:r>
      <w:r w:rsidR="00E0514B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</w:p>
    <w:p w14:paraId="312805FA" w14:textId="77777777" w:rsidR="007B3307" w:rsidRPr="003010D4" w:rsidRDefault="000B7DB4" w:rsidP="007B3307">
      <w:pPr>
        <w:spacing w:line="288" w:lineRule="auto"/>
        <w:ind w:left="3545" w:firstLine="709"/>
        <w:jc w:val="both"/>
        <w:rPr>
          <w:rFonts w:ascii="Calibri" w:hAnsi="Calibri"/>
          <w:sz w:val="22"/>
          <w:szCs w:val="22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7B3307">
        <w:rPr>
          <w:rFonts w:ascii="Calibri" w:hAnsi="Calibri"/>
          <w:sz w:val="22"/>
          <w:szCs w:val="22"/>
        </w:rPr>
        <w:t>……….…………………………………………………………</w:t>
      </w:r>
      <w:r w:rsidR="002B43A4">
        <w:rPr>
          <w:rFonts w:ascii="Calibri" w:hAnsi="Calibri"/>
          <w:sz w:val="22"/>
          <w:szCs w:val="22"/>
        </w:rPr>
        <w:t>…..</w:t>
      </w:r>
      <w:r w:rsidR="007B3307" w:rsidRPr="007B3307">
        <w:rPr>
          <w:rFonts w:ascii="Calibri" w:hAnsi="Calibri"/>
          <w:sz w:val="22"/>
          <w:szCs w:val="22"/>
        </w:rPr>
        <w:t>………</w:t>
      </w:r>
      <w:r w:rsidRPr="003010D4">
        <w:rPr>
          <w:rFonts w:ascii="Calibri" w:hAnsi="Calibri"/>
          <w:sz w:val="22"/>
          <w:szCs w:val="22"/>
        </w:rPr>
        <w:t xml:space="preserve">                          </w:t>
      </w:r>
    </w:p>
    <w:p w14:paraId="677A1E23" w14:textId="77777777" w:rsidR="00764CA1" w:rsidRPr="008560C4" w:rsidRDefault="000B7DB4" w:rsidP="007B3307">
      <w:pPr>
        <w:spacing w:line="288" w:lineRule="auto"/>
        <w:jc w:val="both"/>
        <w:rPr>
          <w:rFonts w:ascii="Calibri" w:hAnsi="Calibri"/>
          <w:sz w:val="16"/>
          <w:szCs w:val="16"/>
          <w:vertAlign w:val="superscript"/>
        </w:rPr>
      </w:pPr>
      <w:r w:rsidRPr="003010D4">
        <w:rPr>
          <w:rFonts w:ascii="Calibri" w:hAnsi="Calibri"/>
          <w:sz w:val="22"/>
          <w:szCs w:val="22"/>
        </w:rPr>
        <w:t xml:space="preserve"> </w:t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7B3307" w:rsidRPr="003010D4">
        <w:rPr>
          <w:rFonts w:ascii="Calibri" w:hAnsi="Calibri"/>
          <w:sz w:val="22"/>
          <w:szCs w:val="22"/>
        </w:rPr>
        <w:tab/>
      </w:r>
      <w:r w:rsidR="00424485">
        <w:rPr>
          <w:rFonts w:ascii="Calibri" w:hAnsi="Calibri"/>
          <w:sz w:val="22"/>
          <w:szCs w:val="22"/>
        </w:rPr>
        <w:t xml:space="preserve">  </w:t>
      </w:r>
      <w:r w:rsidR="00D81BFB">
        <w:rPr>
          <w:rFonts w:ascii="Calibri" w:hAnsi="Calibri"/>
          <w:sz w:val="22"/>
          <w:szCs w:val="22"/>
        </w:rPr>
        <w:t xml:space="preserve">          </w:t>
      </w:r>
      <w:r w:rsidR="00424485">
        <w:rPr>
          <w:rFonts w:ascii="Calibri" w:hAnsi="Calibri"/>
          <w:sz w:val="22"/>
          <w:szCs w:val="22"/>
        </w:rPr>
        <w:t xml:space="preserve"> </w:t>
      </w:r>
      <w:r w:rsidRPr="00424485">
        <w:rPr>
          <w:rFonts w:ascii="Calibri" w:hAnsi="Calibri"/>
          <w:sz w:val="16"/>
          <w:szCs w:val="16"/>
        </w:rPr>
        <w:t>(</w:t>
      </w:r>
      <w:r w:rsidR="00424485" w:rsidRPr="00424485">
        <w:rPr>
          <w:rFonts w:ascii="Calibri" w:hAnsi="Calibri"/>
          <w:sz w:val="16"/>
          <w:szCs w:val="16"/>
        </w:rPr>
        <w:t>czytelny</w:t>
      </w:r>
      <w:r w:rsidR="00424485">
        <w:rPr>
          <w:rFonts w:ascii="Calibri" w:hAnsi="Calibri"/>
          <w:sz w:val="22"/>
          <w:szCs w:val="22"/>
        </w:rPr>
        <w:t xml:space="preserve"> </w:t>
      </w:r>
      <w:r w:rsidR="00D81BFB">
        <w:rPr>
          <w:rFonts w:ascii="Calibri" w:hAnsi="Calibri"/>
          <w:sz w:val="16"/>
          <w:szCs w:val="16"/>
        </w:rPr>
        <w:t xml:space="preserve">podpis </w:t>
      </w:r>
      <w:r w:rsidR="002B43A4" w:rsidRPr="003010D4">
        <w:rPr>
          <w:rFonts w:ascii="Calibri" w:hAnsi="Calibri"/>
          <w:sz w:val="16"/>
          <w:szCs w:val="16"/>
        </w:rPr>
        <w:t>osób</w:t>
      </w:r>
      <w:r w:rsidR="00DE0A3A" w:rsidRPr="003010D4">
        <w:rPr>
          <w:rFonts w:ascii="Calibri" w:hAnsi="Calibri"/>
          <w:sz w:val="16"/>
          <w:szCs w:val="16"/>
        </w:rPr>
        <w:t xml:space="preserve"> </w:t>
      </w:r>
      <w:r w:rsidR="002B43A4" w:rsidRPr="003010D4">
        <w:rPr>
          <w:rFonts w:ascii="Calibri" w:hAnsi="Calibri"/>
          <w:sz w:val="16"/>
          <w:szCs w:val="16"/>
        </w:rPr>
        <w:t xml:space="preserve">uprawnionych </w:t>
      </w:r>
      <w:r w:rsidR="00E0514B" w:rsidRPr="003010D4">
        <w:rPr>
          <w:rFonts w:ascii="Calibri" w:hAnsi="Calibri"/>
          <w:sz w:val="16"/>
          <w:szCs w:val="16"/>
        </w:rPr>
        <w:t>do reprezentowania Wnioskodawcy</w:t>
      </w:r>
      <w:r w:rsidR="00991848">
        <w:rPr>
          <w:rFonts w:ascii="Calibri" w:hAnsi="Calibri"/>
          <w:sz w:val="16"/>
          <w:szCs w:val="16"/>
        </w:rPr>
        <w:t xml:space="preserve"> </w:t>
      </w:r>
      <w:r w:rsidR="00991848">
        <w:rPr>
          <w:iCs/>
          <w:sz w:val="18"/>
          <w:szCs w:val="18"/>
          <w:vertAlign w:val="superscript"/>
        </w:rPr>
        <w:t>4</w:t>
      </w:r>
      <w:r w:rsidRPr="003010D4">
        <w:rPr>
          <w:rFonts w:ascii="Calibri" w:hAnsi="Calibri"/>
          <w:sz w:val="16"/>
          <w:szCs w:val="16"/>
        </w:rPr>
        <w:t>)</w:t>
      </w:r>
      <w:r w:rsidR="00991848" w:rsidRPr="00991848">
        <w:rPr>
          <w:iCs/>
          <w:vertAlign w:val="superscript"/>
        </w:rPr>
        <w:t xml:space="preserve"> </w:t>
      </w:r>
    </w:p>
    <w:sectPr w:rsidR="00764CA1" w:rsidRPr="008560C4" w:rsidSect="00D600B3">
      <w:headerReference w:type="default" r:id="rId11"/>
      <w:footerReference w:type="default" r:id="rId12"/>
      <w:pgSz w:w="11906" w:h="16838"/>
      <w:pgMar w:top="1134" w:right="127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B73C3" w14:textId="77777777" w:rsidR="005D08FD" w:rsidRDefault="005D08FD">
      <w:r>
        <w:separator/>
      </w:r>
    </w:p>
  </w:endnote>
  <w:endnote w:type="continuationSeparator" w:id="0">
    <w:p w14:paraId="3DEBAB58" w14:textId="77777777" w:rsidR="005D08FD" w:rsidRDefault="005D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FB03A" w14:textId="77777777" w:rsidR="000B7DB4" w:rsidRDefault="000B7DB4" w:rsidP="005D438D">
    <w:pPr>
      <w:pStyle w:val="Stopka"/>
      <w:jc w:val="right"/>
      <w:rPr>
        <w:bCs/>
        <w:sz w:val="16"/>
        <w:szCs w:val="16"/>
      </w:rPr>
    </w:pPr>
    <w:r w:rsidRPr="000B7DB4">
      <w:rPr>
        <w:sz w:val="16"/>
        <w:szCs w:val="16"/>
      </w:rPr>
      <w:t xml:space="preserve">Strona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PAGE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  <w:r w:rsidRPr="000B7DB4">
      <w:rPr>
        <w:sz w:val="16"/>
        <w:szCs w:val="16"/>
      </w:rPr>
      <w:t xml:space="preserve"> z </w:t>
    </w:r>
    <w:r w:rsidRPr="000B7DB4">
      <w:rPr>
        <w:bCs/>
        <w:sz w:val="16"/>
        <w:szCs w:val="16"/>
      </w:rPr>
      <w:fldChar w:fldCharType="begin"/>
    </w:r>
    <w:r w:rsidRPr="000B7DB4">
      <w:rPr>
        <w:bCs/>
        <w:sz w:val="16"/>
        <w:szCs w:val="16"/>
      </w:rPr>
      <w:instrText>NUMPAGES</w:instrText>
    </w:r>
    <w:r w:rsidRPr="000B7DB4">
      <w:rPr>
        <w:bCs/>
        <w:sz w:val="16"/>
        <w:szCs w:val="16"/>
      </w:rPr>
      <w:fldChar w:fldCharType="separate"/>
    </w:r>
    <w:r w:rsidR="00FC38CE">
      <w:rPr>
        <w:bCs/>
        <w:noProof/>
        <w:sz w:val="16"/>
        <w:szCs w:val="16"/>
      </w:rPr>
      <w:t>2</w:t>
    </w:r>
    <w:r w:rsidRPr="000B7DB4">
      <w:rPr>
        <w:bCs/>
        <w:sz w:val="16"/>
        <w:szCs w:val="16"/>
      </w:rPr>
      <w:fldChar w:fldCharType="end"/>
    </w:r>
  </w:p>
  <w:p w14:paraId="4EA87391" w14:textId="77777777" w:rsidR="005D438D" w:rsidRDefault="005D438D" w:rsidP="005D438D">
    <w:pPr>
      <w:pStyle w:val="Stopka"/>
      <w:jc w:val="right"/>
      <w:rPr>
        <w:sz w:val="16"/>
        <w:szCs w:val="16"/>
      </w:rPr>
    </w:pPr>
  </w:p>
  <w:p w14:paraId="2F665AFE" w14:textId="77777777" w:rsidR="005D438D" w:rsidRDefault="00064EDE" w:rsidP="005D438D">
    <w:pPr>
      <w:pStyle w:val="Stopka"/>
      <w:jc w:val="right"/>
      <w:rPr>
        <w:sz w:val="16"/>
        <w:szCs w:val="16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 wp14:anchorId="2742A9BC" wp14:editId="437660F2">
          <wp:simplePos x="0" y="0"/>
          <wp:positionH relativeFrom="margin">
            <wp:posOffset>-157479</wp:posOffset>
          </wp:positionH>
          <wp:positionV relativeFrom="paragraph">
            <wp:posOffset>55414</wp:posOffset>
          </wp:positionV>
          <wp:extent cx="1315720" cy="602307"/>
          <wp:effectExtent l="0" t="0" r="0" b="762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9787" cy="6087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BD8989" w14:textId="77777777" w:rsidR="005D438D" w:rsidRDefault="00064EDE" w:rsidP="005D438D">
    <w:pPr>
      <w:pStyle w:val="Stopka"/>
      <w:jc w:val="right"/>
      <w:rPr>
        <w:sz w:val="20"/>
      </w:rPr>
    </w:pPr>
    <w:r w:rsidRPr="005D438D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F7200FA" wp14:editId="439C4139">
          <wp:simplePos x="0" y="0"/>
          <wp:positionH relativeFrom="column">
            <wp:posOffset>1934210</wp:posOffset>
          </wp:positionH>
          <wp:positionV relativeFrom="paragraph">
            <wp:posOffset>12700</wp:posOffset>
          </wp:positionV>
          <wp:extent cx="1836817" cy="506708"/>
          <wp:effectExtent l="0" t="0" r="0" b="8255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D438D">
      <w:rPr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5C7F0FB5" wp14:editId="118A7117">
          <wp:simplePos x="0" y="0"/>
          <wp:positionH relativeFrom="column">
            <wp:posOffset>4224020</wp:posOffset>
          </wp:positionH>
          <wp:positionV relativeFrom="paragraph">
            <wp:posOffset>12700</wp:posOffset>
          </wp:positionV>
          <wp:extent cx="2183058" cy="488315"/>
          <wp:effectExtent l="0" t="0" r="825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3126" cy="4905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51F647" w14:textId="77777777" w:rsidR="005D438D" w:rsidRPr="000B7DB4" w:rsidRDefault="005D438D" w:rsidP="005D438D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35A1C" w14:textId="77777777" w:rsidR="005D08FD" w:rsidRDefault="005D08FD">
      <w:r>
        <w:separator/>
      </w:r>
    </w:p>
  </w:footnote>
  <w:footnote w:type="continuationSeparator" w:id="0">
    <w:p w14:paraId="6FE78198" w14:textId="77777777" w:rsidR="005D08FD" w:rsidRDefault="005D08FD">
      <w:r>
        <w:continuationSeparator/>
      </w:r>
    </w:p>
  </w:footnote>
  <w:footnote w:id="1">
    <w:p w14:paraId="07214D23" w14:textId="77777777" w:rsidR="00D9141C" w:rsidRPr="00D81BFB" w:rsidRDefault="004069EE">
      <w:pPr>
        <w:pStyle w:val="Tekstprzypisudolnego"/>
        <w:rPr>
          <w:rFonts w:ascii="Calibri" w:hAnsi="Calibri"/>
          <w:sz w:val="16"/>
          <w:szCs w:val="16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 w:rsidR="00132C0C" w:rsidRPr="003010D4">
        <w:rPr>
          <w:rFonts w:ascii="Calibri" w:hAnsi="Calibri"/>
          <w:sz w:val="16"/>
          <w:szCs w:val="16"/>
        </w:rPr>
        <w:t>System informatyczny</w:t>
      </w:r>
      <w:r w:rsidR="00132C0C">
        <w:rPr>
          <w:rFonts w:ascii="Calibri" w:hAnsi="Calibri"/>
          <w:sz w:val="16"/>
          <w:szCs w:val="16"/>
        </w:rPr>
        <w:t xml:space="preserve"> </w:t>
      </w:r>
      <w:r w:rsidR="00132C0C" w:rsidRPr="00B446A9">
        <w:rPr>
          <w:rFonts w:ascii="Calibri" w:hAnsi="Calibri"/>
          <w:sz w:val="16"/>
          <w:szCs w:val="16"/>
        </w:rPr>
        <w:t>„ELEKTRONICZNA PLATFORMA GROMADZENIA, ANALIZY I UDOSTĘPNIANIA ZASOBÓW CYFROWYCH O ZDARZENIACH MEDYCZNYCH",</w:t>
      </w:r>
      <w:r w:rsidR="00132C0C" w:rsidRPr="003010D4">
        <w:rPr>
          <w:rFonts w:ascii="Calibri" w:hAnsi="Calibri"/>
          <w:sz w:val="16"/>
          <w:szCs w:val="16"/>
        </w:rPr>
        <w:t xml:space="preserve"> o którym mowa w ustawie z dnia 28 kwietnia 2011 r. o systemie informacji w ochronie zdrowia</w:t>
      </w:r>
      <w:r w:rsidR="006265C9">
        <w:rPr>
          <w:rFonts w:ascii="Calibri" w:hAnsi="Calibri"/>
          <w:sz w:val="16"/>
          <w:szCs w:val="16"/>
        </w:rPr>
        <w:t>.</w:t>
      </w:r>
    </w:p>
  </w:footnote>
  <w:footnote w:id="2">
    <w:p w14:paraId="2398D9A9" w14:textId="77777777" w:rsidR="005D4CDF" w:rsidRDefault="005D4CDF" w:rsidP="005D4CDF">
      <w:pPr>
        <w:pStyle w:val="Tekstprzypisudolnego"/>
        <w:rPr>
          <w:rFonts w:ascii="Calibri" w:hAnsi="Calibri"/>
        </w:rPr>
      </w:pPr>
      <w:r w:rsidRPr="003010D4">
        <w:rPr>
          <w:rStyle w:val="Odwoanieprzypisudolnego"/>
          <w:rFonts w:ascii="Calibri" w:hAnsi="Calibri"/>
        </w:rPr>
        <w:footnoteRef/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Rejestracja samych Zdarzeń Medycznych, bez potrzeby indeksacji Elektronicznej Dokumentacji Medycznej.</w:t>
      </w:r>
    </w:p>
    <w:p w14:paraId="39E2E6BC" w14:textId="77777777" w:rsidR="005D4CDF" w:rsidRPr="00D81BFB" w:rsidRDefault="005D4CDF" w:rsidP="005D4CDF">
      <w:pPr>
        <w:pStyle w:val="Tekstprzypisudolnego"/>
        <w:ind w:left="142" w:hanging="142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t>3</w:t>
      </w:r>
      <w:r w:rsidRPr="003010D4"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 xml:space="preserve">Rejestracja Zdarzeń Medycznych oraz indeksowanie Elektronicznej Dokumentacji Medycznej (wraz z uprawnieniem </w:t>
      </w:r>
      <w:r w:rsidRPr="006A5118">
        <w:rPr>
          <w:rFonts w:ascii="Calibri" w:hAnsi="Calibri"/>
          <w:sz w:val="16"/>
          <w:szCs w:val="16"/>
        </w:rPr>
        <w:t>system</w:t>
      </w:r>
      <w:r>
        <w:rPr>
          <w:rFonts w:ascii="Calibri" w:hAnsi="Calibri"/>
          <w:sz w:val="16"/>
          <w:szCs w:val="16"/>
        </w:rPr>
        <w:t>u</w:t>
      </w:r>
      <w:r w:rsidRPr="006A5118">
        <w:rPr>
          <w:rFonts w:ascii="Calibri" w:hAnsi="Calibri"/>
          <w:sz w:val="16"/>
          <w:szCs w:val="16"/>
        </w:rPr>
        <w:t xml:space="preserve"> zewnętrzn</w:t>
      </w:r>
      <w:r>
        <w:rPr>
          <w:rFonts w:ascii="Calibri" w:hAnsi="Calibri"/>
          <w:sz w:val="16"/>
          <w:szCs w:val="16"/>
        </w:rPr>
        <w:t xml:space="preserve">ego </w:t>
      </w:r>
      <w:r w:rsidRPr="006A5118">
        <w:rPr>
          <w:rFonts w:ascii="Calibri" w:hAnsi="Calibri"/>
          <w:sz w:val="16"/>
          <w:szCs w:val="16"/>
        </w:rPr>
        <w:t>repozytorium EDM</w:t>
      </w:r>
      <w:r>
        <w:rPr>
          <w:rFonts w:ascii="Calibri" w:hAnsi="Calibri"/>
          <w:sz w:val="16"/>
          <w:szCs w:val="16"/>
        </w:rPr>
        <w:t>).</w:t>
      </w:r>
    </w:p>
  </w:footnote>
  <w:footnote w:id="3">
    <w:p w14:paraId="50BA98EE" w14:textId="77777777" w:rsidR="00F00FBF" w:rsidRDefault="008560C4">
      <w:pPr>
        <w:pStyle w:val="Tekstprzypisudolnego"/>
      </w:pPr>
      <w:r>
        <w:rPr>
          <w:rStyle w:val="Odwoanieprzypisudolnego"/>
        </w:rPr>
        <w:t>4</w:t>
      </w:r>
      <w:r w:rsidR="00F00FBF" w:rsidRPr="00F54828">
        <w:t xml:space="preserve"> </w:t>
      </w:r>
      <w:r w:rsidR="00916640" w:rsidRPr="00F54828">
        <w:rPr>
          <w:rFonts w:ascii="Calibri" w:hAnsi="Calibri"/>
          <w:sz w:val="16"/>
          <w:szCs w:val="16"/>
        </w:rPr>
        <w:t>Pieczęć i podpis osoby lub osób upoważnionych do reprezentowania danego podmiotu</w:t>
      </w:r>
      <w:r w:rsidR="00F54828" w:rsidRPr="00F54828">
        <w:rPr>
          <w:rFonts w:ascii="Calibri" w:hAnsi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91D9" w14:textId="77777777" w:rsidR="00BF6279" w:rsidRDefault="00A31995" w:rsidP="00A31995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54992CDD" w14:textId="77777777" w:rsidR="00A31995" w:rsidRDefault="00A31995" w:rsidP="00A3199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A5573"/>
    <w:multiLevelType w:val="hybridMultilevel"/>
    <w:tmpl w:val="EB141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855"/>
    <w:rsid w:val="00001B8D"/>
    <w:rsid w:val="00003B9F"/>
    <w:rsid w:val="000041AB"/>
    <w:rsid w:val="00012A78"/>
    <w:rsid w:val="0003133D"/>
    <w:rsid w:val="00040CB7"/>
    <w:rsid w:val="00047673"/>
    <w:rsid w:val="000522F2"/>
    <w:rsid w:val="00053472"/>
    <w:rsid w:val="00061752"/>
    <w:rsid w:val="00064EDE"/>
    <w:rsid w:val="000848C2"/>
    <w:rsid w:val="000967CF"/>
    <w:rsid w:val="000B35D2"/>
    <w:rsid w:val="000B3AAC"/>
    <w:rsid w:val="000B7DB4"/>
    <w:rsid w:val="000C3D3A"/>
    <w:rsid w:val="000D0615"/>
    <w:rsid w:val="000D70C1"/>
    <w:rsid w:val="000E0084"/>
    <w:rsid w:val="000E1205"/>
    <w:rsid w:val="000E4EAF"/>
    <w:rsid w:val="000F6A96"/>
    <w:rsid w:val="001074AD"/>
    <w:rsid w:val="001249FA"/>
    <w:rsid w:val="00132C0C"/>
    <w:rsid w:val="00140101"/>
    <w:rsid w:val="00141BF1"/>
    <w:rsid w:val="001514A3"/>
    <w:rsid w:val="00152136"/>
    <w:rsid w:val="00154046"/>
    <w:rsid w:val="001579CB"/>
    <w:rsid w:val="00161B1F"/>
    <w:rsid w:val="00170AA4"/>
    <w:rsid w:val="001728B7"/>
    <w:rsid w:val="001837E9"/>
    <w:rsid w:val="001858D9"/>
    <w:rsid w:val="00194908"/>
    <w:rsid w:val="001965F3"/>
    <w:rsid w:val="001B71A1"/>
    <w:rsid w:val="001D3728"/>
    <w:rsid w:val="001F13F0"/>
    <w:rsid w:val="002356CE"/>
    <w:rsid w:val="002431E3"/>
    <w:rsid w:val="00253087"/>
    <w:rsid w:val="0027302A"/>
    <w:rsid w:val="002824A4"/>
    <w:rsid w:val="00282ACA"/>
    <w:rsid w:val="00287E55"/>
    <w:rsid w:val="002A3145"/>
    <w:rsid w:val="002A5D86"/>
    <w:rsid w:val="002B43A4"/>
    <w:rsid w:val="002C681B"/>
    <w:rsid w:val="002E7758"/>
    <w:rsid w:val="002F2F8C"/>
    <w:rsid w:val="003010D4"/>
    <w:rsid w:val="003058A1"/>
    <w:rsid w:val="003144DD"/>
    <w:rsid w:val="00322F7C"/>
    <w:rsid w:val="00334641"/>
    <w:rsid w:val="00375FE0"/>
    <w:rsid w:val="003935FA"/>
    <w:rsid w:val="003A2015"/>
    <w:rsid w:val="003A5BBA"/>
    <w:rsid w:val="003B43AB"/>
    <w:rsid w:val="003C6872"/>
    <w:rsid w:val="003E0ACC"/>
    <w:rsid w:val="003E20E2"/>
    <w:rsid w:val="004069EE"/>
    <w:rsid w:val="00413736"/>
    <w:rsid w:val="00416E34"/>
    <w:rsid w:val="00424485"/>
    <w:rsid w:val="00425780"/>
    <w:rsid w:val="004627A4"/>
    <w:rsid w:val="00462C18"/>
    <w:rsid w:val="00466D67"/>
    <w:rsid w:val="004747EE"/>
    <w:rsid w:val="004B0CF1"/>
    <w:rsid w:val="004D4207"/>
    <w:rsid w:val="004E08F0"/>
    <w:rsid w:val="004E4230"/>
    <w:rsid w:val="00505BF9"/>
    <w:rsid w:val="00507D58"/>
    <w:rsid w:val="00523057"/>
    <w:rsid w:val="00523AD6"/>
    <w:rsid w:val="00527768"/>
    <w:rsid w:val="005342B8"/>
    <w:rsid w:val="0053491A"/>
    <w:rsid w:val="0054251D"/>
    <w:rsid w:val="005524EF"/>
    <w:rsid w:val="005543C3"/>
    <w:rsid w:val="005576A1"/>
    <w:rsid w:val="005619AC"/>
    <w:rsid w:val="00565F7F"/>
    <w:rsid w:val="00567554"/>
    <w:rsid w:val="00572C8A"/>
    <w:rsid w:val="00577275"/>
    <w:rsid w:val="00587EE9"/>
    <w:rsid w:val="00594A76"/>
    <w:rsid w:val="00595E03"/>
    <w:rsid w:val="005A5CF4"/>
    <w:rsid w:val="005C1B44"/>
    <w:rsid w:val="005C4DE9"/>
    <w:rsid w:val="005D08FD"/>
    <w:rsid w:val="005D438D"/>
    <w:rsid w:val="005D4522"/>
    <w:rsid w:val="005D4CDF"/>
    <w:rsid w:val="005D6674"/>
    <w:rsid w:val="005E24B7"/>
    <w:rsid w:val="005E4AA0"/>
    <w:rsid w:val="005E4D76"/>
    <w:rsid w:val="00600910"/>
    <w:rsid w:val="00616900"/>
    <w:rsid w:val="00616A4E"/>
    <w:rsid w:val="00616C35"/>
    <w:rsid w:val="00616D9F"/>
    <w:rsid w:val="00617444"/>
    <w:rsid w:val="006265C9"/>
    <w:rsid w:val="00626CEF"/>
    <w:rsid w:val="00644DFD"/>
    <w:rsid w:val="00647B27"/>
    <w:rsid w:val="0065205B"/>
    <w:rsid w:val="0065441E"/>
    <w:rsid w:val="00664B1A"/>
    <w:rsid w:val="00664BFA"/>
    <w:rsid w:val="00665403"/>
    <w:rsid w:val="00666892"/>
    <w:rsid w:val="006720F5"/>
    <w:rsid w:val="00672550"/>
    <w:rsid w:val="00672B7E"/>
    <w:rsid w:val="006A5118"/>
    <w:rsid w:val="006B422D"/>
    <w:rsid w:val="006B5D31"/>
    <w:rsid w:val="006B5E34"/>
    <w:rsid w:val="006B61D2"/>
    <w:rsid w:val="006C2303"/>
    <w:rsid w:val="006D3F7B"/>
    <w:rsid w:val="006E1770"/>
    <w:rsid w:val="006F3FD7"/>
    <w:rsid w:val="0070539F"/>
    <w:rsid w:val="00716DD7"/>
    <w:rsid w:val="00717CCF"/>
    <w:rsid w:val="0072069E"/>
    <w:rsid w:val="00731855"/>
    <w:rsid w:val="007417F0"/>
    <w:rsid w:val="00750064"/>
    <w:rsid w:val="00751A64"/>
    <w:rsid w:val="00752F52"/>
    <w:rsid w:val="00755ECF"/>
    <w:rsid w:val="00764CA1"/>
    <w:rsid w:val="00770BF9"/>
    <w:rsid w:val="00780078"/>
    <w:rsid w:val="007921FD"/>
    <w:rsid w:val="007B009D"/>
    <w:rsid w:val="007B27E2"/>
    <w:rsid w:val="007B3307"/>
    <w:rsid w:val="007D1242"/>
    <w:rsid w:val="008067E4"/>
    <w:rsid w:val="00836398"/>
    <w:rsid w:val="00840678"/>
    <w:rsid w:val="008454CE"/>
    <w:rsid w:val="00846887"/>
    <w:rsid w:val="008560C4"/>
    <w:rsid w:val="00856338"/>
    <w:rsid w:val="00860CF1"/>
    <w:rsid w:val="00884D66"/>
    <w:rsid w:val="00890184"/>
    <w:rsid w:val="008C07A3"/>
    <w:rsid w:val="008C3C96"/>
    <w:rsid w:val="008D3923"/>
    <w:rsid w:val="008D5362"/>
    <w:rsid w:val="008D5DF2"/>
    <w:rsid w:val="008E4A12"/>
    <w:rsid w:val="008F4E49"/>
    <w:rsid w:val="00906C45"/>
    <w:rsid w:val="00916640"/>
    <w:rsid w:val="009175B7"/>
    <w:rsid w:val="00940D8C"/>
    <w:rsid w:val="00955620"/>
    <w:rsid w:val="009634AD"/>
    <w:rsid w:val="00964BC5"/>
    <w:rsid w:val="00966E21"/>
    <w:rsid w:val="0099002B"/>
    <w:rsid w:val="00991848"/>
    <w:rsid w:val="00997E91"/>
    <w:rsid w:val="009A1A08"/>
    <w:rsid w:val="009A1B45"/>
    <w:rsid w:val="009A2D73"/>
    <w:rsid w:val="009C0ACF"/>
    <w:rsid w:val="00A017E0"/>
    <w:rsid w:val="00A02A6D"/>
    <w:rsid w:val="00A07EAF"/>
    <w:rsid w:val="00A10948"/>
    <w:rsid w:val="00A25AB5"/>
    <w:rsid w:val="00A31995"/>
    <w:rsid w:val="00A33C2D"/>
    <w:rsid w:val="00A45B8F"/>
    <w:rsid w:val="00A468D5"/>
    <w:rsid w:val="00A55A6C"/>
    <w:rsid w:val="00A647EB"/>
    <w:rsid w:val="00A8000C"/>
    <w:rsid w:val="00A8576E"/>
    <w:rsid w:val="00A95ACF"/>
    <w:rsid w:val="00AA072F"/>
    <w:rsid w:val="00AB22B8"/>
    <w:rsid w:val="00AB46B2"/>
    <w:rsid w:val="00AB48C7"/>
    <w:rsid w:val="00AB5CA3"/>
    <w:rsid w:val="00AB6B0E"/>
    <w:rsid w:val="00AC0B6C"/>
    <w:rsid w:val="00AC687B"/>
    <w:rsid w:val="00AD01B9"/>
    <w:rsid w:val="00AD45ED"/>
    <w:rsid w:val="00B0590D"/>
    <w:rsid w:val="00B0676D"/>
    <w:rsid w:val="00B20620"/>
    <w:rsid w:val="00B2477D"/>
    <w:rsid w:val="00B463C7"/>
    <w:rsid w:val="00B663D3"/>
    <w:rsid w:val="00B71F56"/>
    <w:rsid w:val="00B82F67"/>
    <w:rsid w:val="00B912E3"/>
    <w:rsid w:val="00BB196A"/>
    <w:rsid w:val="00BB3131"/>
    <w:rsid w:val="00BD61E3"/>
    <w:rsid w:val="00BE27EE"/>
    <w:rsid w:val="00BE2987"/>
    <w:rsid w:val="00BE4769"/>
    <w:rsid w:val="00BE5296"/>
    <w:rsid w:val="00BF3A60"/>
    <w:rsid w:val="00BF6279"/>
    <w:rsid w:val="00BF6E6D"/>
    <w:rsid w:val="00C05E4D"/>
    <w:rsid w:val="00C06132"/>
    <w:rsid w:val="00C11BD0"/>
    <w:rsid w:val="00C34D0C"/>
    <w:rsid w:val="00C41A71"/>
    <w:rsid w:val="00C47610"/>
    <w:rsid w:val="00C50356"/>
    <w:rsid w:val="00C55660"/>
    <w:rsid w:val="00C72C24"/>
    <w:rsid w:val="00C82E5D"/>
    <w:rsid w:val="00C87DA9"/>
    <w:rsid w:val="00CC45D1"/>
    <w:rsid w:val="00CC50A1"/>
    <w:rsid w:val="00CD275A"/>
    <w:rsid w:val="00CE20C5"/>
    <w:rsid w:val="00CE22FA"/>
    <w:rsid w:val="00D00AEB"/>
    <w:rsid w:val="00D1792E"/>
    <w:rsid w:val="00D2183D"/>
    <w:rsid w:val="00D24A84"/>
    <w:rsid w:val="00D27F4B"/>
    <w:rsid w:val="00D35E79"/>
    <w:rsid w:val="00D46C59"/>
    <w:rsid w:val="00D55AC7"/>
    <w:rsid w:val="00D600B3"/>
    <w:rsid w:val="00D6098A"/>
    <w:rsid w:val="00D81BFB"/>
    <w:rsid w:val="00D9141C"/>
    <w:rsid w:val="00D92924"/>
    <w:rsid w:val="00D94159"/>
    <w:rsid w:val="00DA3A2D"/>
    <w:rsid w:val="00DB31C1"/>
    <w:rsid w:val="00DE0A3A"/>
    <w:rsid w:val="00DE4D5C"/>
    <w:rsid w:val="00E0514B"/>
    <w:rsid w:val="00E10EB0"/>
    <w:rsid w:val="00E402C1"/>
    <w:rsid w:val="00E62376"/>
    <w:rsid w:val="00E86049"/>
    <w:rsid w:val="00E915B6"/>
    <w:rsid w:val="00EA2C92"/>
    <w:rsid w:val="00EB23B2"/>
    <w:rsid w:val="00EB616D"/>
    <w:rsid w:val="00EE4505"/>
    <w:rsid w:val="00F00FBF"/>
    <w:rsid w:val="00F03811"/>
    <w:rsid w:val="00F1252B"/>
    <w:rsid w:val="00F3317E"/>
    <w:rsid w:val="00F42A0C"/>
    <w:rsid w:val="00F516AE"/>
    <w:rsid w:val="00F53F33"/>
    <w:rsid w:val="00F54828"/>
    <w:rsid w:val="00F66FC3"/>
    <w:rsid w:val="00F83BA4"/>
    <w:rsid w:val="00F91ECB"/>
    <w:rsid w:val="00FB686C"/>
    <w:rsid w:val="00FC12DF"/>
    <w:rsid w:val="00FC38CE"/>
    <w:rsid w:val="00FD3A3E"/>
    <w:rsid w:val="00FE0DAF"/>
    <w:rsid w:val="00FE2416"/>
    <w:rsid w:val="00FF4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D7A85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3185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B196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qFormat/>
    <w:rsid w:val="0073185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D42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value">
    <w:name w:val="value"/>
    <w:basedOn w:val="Domylnaczcionkaakapitu"/>
    <w:rsid w:val="00731855"/>
  </w:style>
  <w:style w:type="paragraph" w:styleId="Tekstprzypisudolnego">
    <w:name w:val="footnote text"/>
    <w:basedOn w:val="Normalny"/>
    <w:link w:val="TekstprzypisudolnegoZnak"/>
    <w:semiHidden/>
    <w:rsid w:val="00731855"/>
    <w:rPr>
      <w:sz w:val="20"/>
      <w:szCs w:val="20"/>
    </w:rPr>
  </w:style>
  <w:style w:type="character" w:styleId="Odwoanieprzypisudolnego">
    <w:name w:val="footnote reference"/>
    <w:semiHidden/>
    <w:rsid w:val="00731855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73185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3935F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3935F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qFormat/>
    <w:rsid w:val="000B7D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0B7DB4"/>
    <w:rPr>
      <w:sz w:val="24"/>
      <w:szCs w:val="24"/>
    </w:rPr>
  </w:style>
  <w:style w:type="character" w:styleId="Odwoaniedokomentarza">
    <w:name w:val="annotation reference"/>
    <w:rsid w:val="00966E2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66E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66E21"/>
  </w:style>
  <w:style w:type="paragraph" w:styleId="Tematkomentarza">
    <w:name w:val="annotation subject"/>
    <w:basedOn w:val="Tekstkomentarza"/>
    <w:next w:val="Tekstkomentarza"/>
    <w:link w:val="TematkomentarzaZnak"/>
    <w:rsid w:val="00966E21"/>
    <w:rPr>
      <w:b/>
      <w:bCs/>
    </w:rPr>
  </w:style>
  <w:style w:type="character" w:customStyle="1" w:styleId="TematkomentarzaZnak">
    <w:name w:val="Temat komentarza Znak"/>
    <w:link w:val="Tematkomentarza"/>
    <w:rsid w:val="00966E21"/>
    <w:rPr>
      <w:b/>
      <w:bCs/>
    </w:rPr>
  </w:style>
  <w:style w:type="paragraph" w:styleId="Podtytu">
    <w:name w:val="Subtitle"/>
    <w:basedOn w:val="Nagwek5"/>
    <w:next w:val="Normalny"/>
    <w:link w:val="PodtytuZnak"/>
    <w:autoRedefine/>
    <w:qFormat/>
    <w:rsid w:val="004D4207"/>
    <w:pPr>
      <w:keepNext/>
      <w:keepLines/>
      <w:spacing w:before="0" w:after="120" w:line="276" w:lineRule="auto"/>
      <w:jc w:val="center"/>
      <w:outlineLvl w:val="9"/>
    </w:pPr>
    <w:rPr>
      <w:bCs w:val="0"/>
      <w:i w:val="0"/>
      <w:iCs w:val="0"/>
      <w:color w:val="17365D"/>
      <w:sz w:val="28"/>
      <w:szCs w:val="28"/>
      <w:lang w:eastAsia="en-US"/>
    </w:rPr>
  </w:style>
  <w:style w:type="character" w:customStyle="1" w:styleId="PodtytuZnak">
    <w:name w:val="Podtytuł Znak"/>
    <w:link w:val="Podtytu"/>
    <w:rsid w:val="004D4207"/>
    <w:rPr>
      <w:rFonts w:ascii="Calibri" w:hAnsi="Calibri"/>
      <w:b/>
      <w:color w:val="17365D"/>
      <w:sz w:val="28"/>
      <w:szCs w:val="28"/>
      <w:lang w:eastAsia="en-US"/>
    </w:rPr>
  </w:style>
  <w:style w:type="character" w:customStyle="1" w:styleId="Nagwek5Znak">
    <w:name w:val="Nagłówek 5 Znak"/>
    <w:link w:val="Nagwek5"/>
    <w:semiHidden/>
    <w:rsid w:val="004D420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1Znak">
    <w:name w:val="Nagłówek 1 Znak"/>
    <w:link w:val="Nagwek1"/>
    <w:rsid w:val="00BB196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Znak">
    <w:name w:val="Nagłówek Znak"/>
    <w:link w:val="Nagwek"/>
    <w:uiPriority w:val="99"/>
    <w:rsid w:val="00A31995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7673"/>
  </w:style>
  <w:style w:type="table" w:styleId="Tabela-Siatka">
    <w:name w:val="Table Grid"/>
    <w:basedOn w:val="Standardowy"/>
    <w:rsid w:val="0004767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datigodzina xmlns="9c74927f-2f07-45c2-8c27-d33f1e79f432" xsi:nil="true"/>
    <_Flow_SignoffStatus xmlns="9c74927f-2f07-45c2-8c27-d33f1e79f43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2E457D-9FAD-4EAE-B77F-6DD4EA02AE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956676-EF81-429E-A96F-A33FF7876279}">
  <ds:schemaRefs>
    <ds:schemaRef ds:uri="http://schemas.microsoft.com/office/2006/metadata/properties"/>
    <ds:schemaRef ds:uri="http://schemas.microsoft.com/office/infopath/2007/PartnerControls"/>
    <ds:schemaRef ds:uri="9c74927f-2f07-45c2-8c27-d33f1e79f432"/>
  </ds:schemaRefs>
</ds:datastoreItem>
</file>

<file path=customXml/itemProps3.xml><?xml version="1.0" encoding="utf-8"?>
<ds:datastoreItem xmlns:ds="http://schemas.openxmlformats.org/officeDocument/2006/customXml" ds:itemID="{0DD43809-46A4-4D92-92D0-882819CEA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34B234-9E3B-497B-85F8-FECF27C742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2021-06-28T06:24:00Z</dcterms:created>
  <dcterms:modified xsi:type="dcterms:W3CDTF">2021-06-28T06:27:00Z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Order">
    <vt:r8>648800</vt:r8>
  </property>
</Properties>
</file>